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450D1D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5450D4C" wp14:editId="15450D4D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450D1E" w14:textId="77777777" w:rsidR="00D0366B" w:rsidRDefault="00D0366B" w:rsidP="00E24202">
      <w:pPr>
        <w:spacing w:after="12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752D84D1" w14:textId="77777777" w:rsidR="00E24202" w:rsidRPr="00E24202" w:rsidRDefault="00E24202" w:rsidP="00E24202">
      <w:pPr>
        <w:spacing w:after="120"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24202">
        <w:rPr>
          <w:rFonts w:ascii="Arial" w:eastAsia="Arial" w:hAnsi="Arial" w:cs="Arial"/>
          <w:color w:val="auto"/>
          <w:sz w:val="22"/>
          <w:szCs w:val="22"/>
          <w:lang w:eastAsia="ar-SA"/>
        </w:rPr>
        <w:t>Nr sprawy: PZ.294.23477.2025</w:t>
      </w:r>
    </w:p>
    <w:p w14:paraId="6E4D4E84" w14:textId="77777777" w:rsidR="00E24202" w:rsidRPr="00E24202" w:rsidRDefault="00E24202" w:rsidP="00E24202">
      <w:pPr>
        <w:spacing w:after="120"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24202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 0441/IZ08GM/05527/05181/25/P</w:t>
      </w:r>
    </w:p>
    <w:p w14:paraId="15450D21" w14:textId="26CA2341" w:rsidR="00D0366B" w:rsidRPr="00542A96" w:rsidRDefault="00E24202" w:rsidP="00E24202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E24202">
        <w:rPr>
          <w:rFonts w:ascii="Arial" w:eastAsia="Arial" w:hAnsi="Arial" w:cs="Arial"/>
          <w:color w:val="auto"/>
          <w:sz w:val="22"/>
          <w:szCs w:val="22"/>
          <w:lang w:eastAsia="ar-SA"/>
        </w:rPr>
        <w:t>NAZWA POSTĘPOWANIA: „Likwidacja posterunku Sosnowiec Kazimierz SKZ SKP wraz z uzależnieniem urządzeń przejazdowych w km 74,858 i km 74,512 linii kolejowej nr 62 w urządzeniach stacyjnych”</w:t>
      </w:r>
    </w:p>
    <w:p w14:paraId="15450D22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15450D23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5450D24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15450D25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5991CFBF" w14:textId="77777777" w:rsidR="00F527B0" w:rsidRPr="00F527B0" w:rsidRDefault="00F527B0" w:rsidP="00F527B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527B0">
        <w:rPr>
          <w:rFonts w:ascii="Arial" w:hAnsi="Arial" w:cs="Arial"/>
          <w:b/>
          <w:sz w:val="22"/>
          <w:szCs w:val="22"/>
        </w:rPr>
        <w:t>Zakład Linii Kolejowych w Sosnowcu</w:t>
      </w:r>
    </w:p>
    <w:p w14:paraId="49DBC301" w14:textId="77777777" w:rsidR="00F527B0" w:rsidRPr="00F527B0" w:rsidRDefault="00F527B0" w:rsidP="00F527B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527B0">
        <w:rPr>
          <w:rFonts w:ascii="Arial" w:hAnsi="Arial" w:cs="Arial"/>
          <w:b/>
          <w:sz w:val="22"/>
          <w:szCs w:val="22"/>
        </w:rPr>
        <w:t>ul. 3 Maja 16</w:t>
      </w:r>
    </w:p>
    <w:p w14:paraId="15450D28" w14:textId="0ED4D76E" w:rsidR="00E26181" w:rsidRPr="00542A96" w:rsidRDefault="00F527B0" w:rsidP="00F527B0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F527B0">
        <w:rPr>
          <w:rFonts w:ascii="Arial" w:hAnsi="Arial" w:cs="Arial"/>
          <w:b/>
          <w:sz w:val="22"/>
          <w:szCs w:val="22"/>
        </w:rPr>
        <w:t>41-200 Sosnowiec</w:t>
      </w:r>
    </w:p>
    <w:p w14:paraId="15450D29" w14:textId="305C9BDF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15450D2A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5450D2B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5450D2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5450D2D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15450D2E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15450D2F" w14:textId="55350D95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</w:t>
      </w:r>
      <w:r w:rsidR="005A3D3F">
        <w:rPr>
          <w:rFonts w:ascii="Arial" w:hAnsi="Arial" w:cs="Arial"/>
          <w:b/>
          <w:sz w:val="22"/>
          <w:szCs w:val="22"/>
        </w:rPr>
        <w:t>-m</w:t>
      </w:r>
      <w:r w:rsidRPr="00542A96">
        <w:rPr>
          <w:rFonts w:ascii="Arial" w:hAnsi="Arial" w:cs="Arial"/>
          <w:b/>
          <w:sz w:val="22"/>
          <w:szCs w:val="22"/>
        </w:rPr>
        <w:t>y</w:t>
      </w:r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15450D30" w14:textId="1CF777AF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</w:t>
      </w:r>
      <w:r w:rsidR="00BA5AC9">
        <w:rPr>
          <w:rFonts w:ascii="Arial" w:hAnsi="Arial" w:cs="Arial"/>
          <w:sz w:val="22"/>
          <w:szCs w:val="22"/>
        </w:rPr>
        <w:t>ę</w:t>
      </w:r>
      <w:r w:rsidRPr="00542A96">
        <w:rPr>
          <w:rFonts w:ascii="Arial" w:hAnsi="Arial" w:cs="Arial"/>
          <w:sz w:val="22"/>
          <w:szCs w:val="22"/>
        </w:rPr>
        <w:t>/</w:t>
      </w:r>
      <w:r w:rsidR="00BA5AC9">
        <w:rPr>
          <w:rFonts w:ascii="Arial" w:hAnsi="Arial" w:cs="Arial"/>
          <w:sz w:val="22"/>
          <w:szCs w:val="22"/>
        </w:rPr>
        <w:t>-</w:t>
      </w:r>
      <w:r w:rsidRPr="00542A96">
        <w:rPr>
          <w:rFonts w:ascii="Arial" w:hAnsi="Arial" w:cs="Arial"/>
          <w:sz w:val="22"/>
          <w:szCs w:val="22"/>
        </w:rPr>
        <w:t>my się do oddania niżej wskazanych zasobów:</w:t>
      </w:r>
    </w:p>
    <w:p w14:paraId="15450D31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5450D3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15450D33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15450D34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5450D35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15450D36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15450D37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15450D38" w14:textId="6845F3C4" w:rsidR="00F341C0" w:rsidRPr="00F527B0" w:rsidRDefault="00BA5AC9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na potrzeby</w:t>
      </w:r>
      <w:r w:rsidR="00B06956" w:rsidRPr="00542A96">
        <w:rPr>
          <w:rFonts w:ascii="Arial" w:hAnsi="Arial" w:cs="Arial"/>
          <w:sz w:val="22"/>
          <w:szCs w:val="22"/>
        </w:rPr>
        <w:t xml:space="preserve"> realizacji </w:t>
      </w:r>
      <w:r>
        <w:rPr>
          <w:rFonts w:ascii="Arial" w:hAnsi="Arial" w:cs="Arial"/>
          <w:sz w:val="22"/>
          <w:szCs w:val="22"/>
        </w:rPr>
        <w:t>Z</w:t>
      </w:r>
      <w:r w:rsidR="00B06956" w:rsidRPr="00542A96">
        <w:rPr>
          <w:rFonts w:ascii="Arial" w:hAnsi="Arial" w:cs="Arial"/>
          <w:sz w:val="22"/>
          <w:szCs w:val="22"/>
        </w:rPr>
        <w:t xml:space="preserve">amówienia </w:t>
      </w:r>
      <w:r w:rsidR="005A3D3F">
        <w:rPr>
          <w:rFonts w:ascii="Arial" w:hAnsi="Arial" w:cs="Arial"/>
          <w:sz w:val="22"/>
          <w:szCs w:val="22"/>
        </w:rPr>
        <w:t>pn.</w:t>
      </w:r>
      <w:r w:rsidR="00B06956" w:rsidRPr="00542A96">
        <w:rPr>
          <w:rFonts w:ascii="Arial" w:hAnsi="Arial" w:cs="Arial"/>
          <w:sz w:val="22"/>
          <w:szCs w:val="22"/>
        </w:rPr>
        <w:t xml:space="preserve">: </w:t>
      </w:r>
      <w:r w:rsidR="002B17F2" w:rsidRPr="002B17F2">
        <w:rPr>
          <w:rFonts w:ascii="Arial" w:hAnsi="Arial" w:cs="Arial"/>
          <w:sz w:val="22"/>
          <w:szCs w:val="22"/>
        </w:rPr>
        <w:t>„Likwidacja posterunku Sosnowiec Kazimierz SKZ SKP wraz z uzależnieniem urządzeń przejazdowych w km 74,858 i km 74,512 linii kolejowej nr 62 w urządzeniach stacyjnych”</w:t>
      </w:r>
      <w:r w:rsidR="001D63FC" w:rsidRPr="00542A96">
        <w:rPr>
          <w:rFonts w:ascii="Arial" w:hAnsi="Arial" w:cs="Arial"/>
          <w:sz w:val="22"/>
          <w:szCs w:val="22"/>
        </w:rPr>
        <w:t xml:space="preserve"> i potwierdzam/</w:t>
      </w:r>
      <w:r>
        <w:rPr>
          <w:rFonts w:ascii="Arial" w:hAnsi="Arial" w:cs="Arial"/>
          <w:sz w:val="22"/>
          <w:szCs w:val="22"/>
        </w:rPr>
        <w:t>-</w:t>
      </w:r>
      <w:r w:rsidR="001D63FC" w:rsidRPr="00542A96">
        <w:rPr>
          <w:rFonts w:ascii="Arial" w:hAnsi="Arial" w:cs="Arial"/>
          <w:sz w:val="22"/>
          <w:szCs w:val="22"/>
        </w:rPr>
        <w:t xml:space="preserve">y, że stosunek </w:t>
      </w:r>
      <w:r>
        <w:rPr>
          <w:rFonts w:ascii="Arial" w:hAnsi="Arial" w:cs="Arial"/>
          <w:sz w:val="22"/>
          <w:szCs w:val="22"/>
        </w:rPr>
        <w:t xml:space="preserve">prawny </w:t>
      </w:r>
      <w:r w:rsidR="001D63FC" w:rsidRPr="00542A96">
        <w:rPr>
          <w:rFonts w:ascii="Arial" w:hAnsi="Arial" w:cs="Arial"/>
          <w:sz w:val="22"/>
          <w:szCs w:val="22"/>
        </w:rPr>
        <w:t>łączący nas z Wykonawcą gwarantuje rzeczywisty dostęp do tych zasobów.</w:t>
      </w:r>
    </w:p>
    <w:p w14:paraId="15450D39" w14:textId="103BE714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</w:t>
      </w:r>
      <w:r w:rsidR="005A3D3F">
        <w:rPr>
          <w:rFonts w:ascii="Arial" w:hAnsi="Arial" w:cs="Arial"/>
          <w:b/>
          <w:sz w:val="22"/>
          <w:szCs w:val="22"/>
        </w:rPr>
        <w:t>-m</w:t>
      </w:r>
      <w:r w:rsidRPr="00542A96">
        <w:rPr>
          <w:rFonts w:ascii="Arial" w:hAnsi="Arial" w:cs="Arial"/>
          <w:b/>
          <w:sz w:val="22"/>
          <w:szCs w:val="22"/>
        </w:rPr>
        <w:t>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5450D3A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15450D3B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15450D3C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2EC239A7" w14:textId="65734685" w:rsidR="00B15596" w:rsidRDefault="006C2F1D" w:rsidP="00E30B46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zrealizuję/zrealizujemy roboty budowlane lub usługi </w:t>
      </w:r>
      <w:r w:rsidR="00BA5AC9">
        <w:rPr>
          <w:rFonts w:ascii="Arial" w:hAnsi="Arial" w:cs="Arial"/>
          <w:sz w:val="22"/>
          <w:szCs w:val="22"/>
        </w:rPr>
        <w:t>stanowiące</w:t>
      </w:r>
      <w:r w:rsidR="00BA5AC9" w:rsidRPr="00542A96">
        <w:rPr>
          <w:rFonts w:ascii="Arial" w:hAnsi="Arial" w:cs="Arial"/>
          <w:sz w:val="22"/>
          <w:szCs w:val="22"/>
        </w:rPr>
        <w:t xml:space="preserve"> </w:t>
      </w:r>
      <w:r w:rsidRPr="00542A96">
        <w:rPr>
          <w:rFonts w:ascii="Arial" w:hAnsi="Arial" w:cs="Arial"/>
          <w:sz w:val="22"/>
          <w:szCs w:val="22"/>
        </w:rPr>
        <w:t xml:space="preserve">przedmiot </w:t>
      </w:r>
      <w:r w:rsidR="00DF5893">
        <w:rPr>
          <w:rFonts w:ascii="Arial" w:hAnsi="Arial" w:cs="Arial"/>
          <w:sz w:val="22"/>
          <w:szCs w:val="22"/>
        </w:rPr>
        <w:t>Z</w:t>
      </w:r>
      <w:r w:rsidRPr="00542A96">
        <w:rPr>
          <w:rFonts w:ascii="Arial" w:hAnsi="Arial" w:cs="Arial"/>
          <w:sz w:val="22"/>
          <w:szCs w:val="22"/>
        </w:rPr>
        <w:t>amówienia w następującym zakresie: ……………………………………..</w:t>
      </w:r>
      <w:r w:rsidR="00B15596" w:rsidRPr="0081464C">
        <w:rPr>
          <w:rStyle w:val="Odwoanieprzypisudolnego"/>
          <w:rFonts w:ascii="Arial" w:hAnsi="Arial" w:cs="Arial"/>
          <w:sz w:val="28"/>
          <w:szCs w:val="22"/>
        </w:rPr>
        <w:footnoteReference w:id="1"/>
      </w:r>
    </w:p>
    <w:p w14:paraId="15450D3E" w14:textId="272212D1" w:rsidR="002042CD" w:rsidRPr="00E30B46" w:rsidRDefault="002042CD" w:rsidP="0081464C">
      <w:pPr>
        <w:tabs>
          <w:tab w:val="left" w:pos="284"/>
        </w:tabs>
        <w:spacing w:after="120" w:line="360" w:lineRule="auto"/>
        <w:ind w:left="1004"/>
        <w:rPr>
          <w:rFonts w:ascii="Arial" w:hAnsi="Arial" w:cs="Arial"/>
          <w:sz w:val="22"/>
          <w:szCs w:val="22"/>
        </w:rPr>
      </w:pPr>
    </w:p>
    <w:p w14:paraId="15450D3F" w14:textId="58688F71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</w:t>
      </w:r>
      <w:r w:rsidR="00BA5AC9">
        <w:rPr>
          <w:rFonts w:ascii="Arial" w:hAnsi="Arial" w:cs="Arial"/>
          <w:b/>
          <w:sz w:val="22"/>
          <w:szCs w:val="22"/>
        </w:rPr>
        <w:t>-</w:t>
      </w:r>
      <w:r w:rsidRPr="00542A96">
        <w:rPr>
          <w:rFonts w:ascii="Arial" w:hAnsi="Arial" w:cs="Arial"/>
          <w:b/>
          <w:sz w:val="22"/>
          <w:szCs w:val="22"/>
        </w:rPr>
        <w:t>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5450D40" w14:textId="03C71077" w:rsidR="008C5455" w:rsidRDefault="00E30B46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</w:t>
      </w:r>
      <w:r w:rsidR="002042CD" w:rsidRPr="00542A96">
        <w:rPr>
          <w:rFonts w:ascii="Arial" w:hAnsi="Arial" w:cs="Arial"/>
          <w:sz w:val="22"/>
          <w:szCs w:val="22"/>
        </w:rPr>
        <w:t>este</w:t>
      </w:r>
      <w:r w:rsidR="00BA5AC9">
        <w:rPr>
          <w:rFonts w:ascii="Arial" w:hAnsi="Arial" w:cs="Arial"/>
          <w:sz w:val="22"/>
          <w:szCs w:val="22"/>
        </w:rPr>
        <w:t>m/-</w:t>
      </w:r>
      <w:proofErr w:type="spellStart"/>
      <w:r w:rsidR="002042CD" w:rsidRPr="00542A96">
        <w:rPr>
          <w:rFonts w:ascii="Arial" w:hAnsi="Arial" w:cs="Arial"/>
          <w:sz w:val="22"/>
          <w:szCs w:val="22"/>
        </w:rPr>
        <w:t>śmy</w:t>
      </w:r>
      <w:proofErr w:type="spellEnd"/>
      <w:r w:rsidR="002042CD" w:rsidRPr="00542A96">
        <w:rPr>
          <w:rFonts w:ascii="Arial" w:hAnsi="Arial" w:cs="Arial"/>
          <w:sz w:val="22"/>
          <w:szCs w:val="22"/>
        </w:rPr>
        <w:t xml:space="preserve">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BA5AC9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="002042CD"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="002042CD"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1A1265D0" w14:textId="20AFD801" w:rsidR="00BF5BB7" w:rsidDel="009E159D" w:rsidRDefault="00BF5BB7" w:rsidP="00A372B8">
      <w:pPr>
        <w:tabs>
          <w:tab w:val="left" w:pos="0"/>
        </w:tabs>
        <w:spacing w:line="360" w:lineRule="auto"/>
        <w:rPr>
          <w:del w:id="0" w:author="Tkaczyk Anna" w:date="2022-11-02T12:10:00Z"/>
          <w:rFonts w:ascii="Arial" w:hAnsi="Arial" w:cs="Arial"/>
          <w:smallCaps/>
          <w:sz w:val="20"/>
          <w:szCs w:val="20"/>
        </w:rPr>
        <w:sectPr w:rsidR="00BF5BB7" w:rsidDel="009E159D" w:rsidSect="00BF5BB7">
          <w:headerReference w:type="default" r:id="rId12"/>
          <w:footerReference w:type="default" r:id="rId13"/>
          <w:headerReference w:type="first" r:id="rId14"/>
          <w:footerReference w:type="first" r:id="rId15"/>
          <w:footnotePr>
            <w:pos w:val="beneathText"/>
            <w:numFmt w:val="chicago"/>
          </w:footnotePr>
          <w:type w:val="continuous"/>
          <w:pgSz w:w="11905" w:h="16837"/>
          <w:pgMar w:top="1417" w:right="1417" w:bottom="1417" w:left="1417" w:header="709" w:footer="567" w:gutter="0"/>
          <w:cols w:space="708"/>
          <w:docGrid w:linePitch="326"/>
        </w:sectPr>
      </w:pPr>
    </w:p>
    <w:p w14:paraId="15450D42" w14:textId="4282432A" w:rsidR="00A372B8" w:rsidRPr="00BF5BB7" w:rsidRDefault="00A372B8" w:rsidP="00BF5BB7">
      <w:pPr>
        <w:tabs>
          <w:tab w:val="left" w:pos="0"/>
        </w:tabs>
        <w:spacing w:line="360" w:lineRule="auto"/>
        <w:rPr>
          <w:rFonts w:ascii="Arial" w:hAnsi="Arial" w:cs="Arial"/>
          <w:b/>
          <w:smallCaps/>
          <w:sz w:val="20"/>
          <w:szCs w:val="20"/>
        </w:rPr>
      </w:pPr>
    </w:p>
    <w:p w14:paraId="15450D43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5450D44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5450D45" w14:textId="7CEF69B5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07B74A81" w14:textId="3588EF1A" w:rsidR="00F527B0" w:rsidRDefault="00F527B0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6149852C" w14:textId="72ACA715" w:rsidR="00F527B0" w:rsidRDefault="00F527B0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6492CB5C" w14:textId="77777777" w:rsidR="00F527B0" w:rsidRDefault="00F527B0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5450D48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5450D49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5450D4B" w14:textId="6F866E4D" w:rsidR="00542A96" w:rsidRPr="00F527B0" w:rsidRDefault="00A372B8" w:rsidP="00F527B0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1653D">
        <w:rPr>
          <w:rFonts w:ascii="Arial" w:hAnsi="Arial" w:cs="Arial"/>
          <w:b/>
          <w:i/>
          <w:smallCaps/>
          <w:sz w:val="20"/>
          <w:szCs w:val="20"/>
        </w:rPr>
        <w:t>Dokument należy uzupełnić elektronicznie i podpisać kwalifikowanym podpisem elektronicznym!</w:t>
      </w:r>
    </w:p>
    <w:sectPr w:rsidR="00542A96" w:rsidRPr="00F527B0" w:rsidSect="00BF5BB7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footnotePr>
        <w:pos w:val="beneathText"/>
        <w:numFmt w:val="chicago"/>
      </w:footnotePr>
      <w:type w:val="continuous"/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B19873" w14:textId="77777777" w:rsidR="00AB0261" w:rsidRDefault="00AB0261" w:rsidP="00DA091E">
      <w:r>
        <w:separator/>
      </w:r>
    </w:p>
  </w:endnote>
  <w:endnote w:type="continuationSeparator" w:id="0">
    <w:p w14:paraId="3C26C29E" w14:textId="77777777" w:rsidR="00AB0261" w:rsidRDefault="00AB0261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50D54" w14:textId="5EA59878" w:rsidR="00FA447E" w:rsidRDefault="00FA447E" w:rsidP="006F495C">
    <w:pPr>
      <w:pStyle w:val="Stopka"/>
      <w:rPr>
        <w:rFonts w:ascii="Arial" w:hAnsi="Arial" w:cs="Arial"/>
        <w:i/>
        <w:sz w:val="22"/>
      </w:rPr>
    </w:pPr>
  </w:p>
  <w:p w14:paraId="15450D55" w14:textId="0D72DDB7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CC676B">
      <w:rPr>
        <w:rFonts w:ascii="Arial" w:hAnsi="Arial" w:cs="Arial"/>
        <w:bCs/>
        <w:noProof/>
        <w:color w:val="808080"/>
        <w:sz w:val="16"/>
        <w:szCs w:val="16"/>
      </w:rPr>
      <w:t>1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CC676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15450D56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5450D5F" wp14:editId="0FB2407E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5450D6C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450D5F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5450D6C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5450D61" wp14:editId="4460EC54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5450D6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5450D61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5450D6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5450D63" wp14:editId="5557221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5450D6E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5450D63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5450D6E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450D65" wp14:editId="0AC3A274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5450D6F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5450D65" id="_x0000_s1029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5450D6F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5450D67" wp14:editId="0E3BE44E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5450D70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5450D67" id="Pole tekstowe 6" o:spid="_x0000_s1030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5450D70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50D59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15450D5A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15450D5B" w14:textId="77777777" w:rsidR="004719C9" w:rsidRDefault="004719C9" w:rsidP="004719C9">
    <w:pPr>
      <w:pStyle w:val="Stopka"/>
    </w:pPr>
  </w:p>
  <w:p w14:paraId="15450D5C" w14:textId="77777777" w:rsidR="004719C9" w:rsidRDefault="004719C9" w:rsidP="004719C9"/>
  <w:p w14:paraId="15450D5D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5450D5E" w14:textId="17D8E889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15450D69" wp14:editId="15450D6A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141AE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22367A" w14:textId="77777777" w:rsidR="00F527B0" w:rsidRDefault="00F527B0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825517" w14:textId="77777777" w:rsidR="00F527B0" w:rsidRDefault="00F527B0">
    <w:pPr>
      <w:pStyle w:val="Stopk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ACE973" w14:textId="77777777" w:rsidR="00F527B0" w:rsidRDefault="00F527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D5CD9F" w14:textId="77777777" w:rsidR="00AB0261" w:rsidRDefault="00AB0261" w:rsidP="00DA091E">
      <w:r>
        <w:separator/>
      </w:r>
    </w:p>
  </w:footnote>
  <w:footnote w:type="continuationSeparator" w:id="0">
    <w:p w14:paraId="7415F43F" w14:textId="77777777" w:rsidR="00AB0261" w:rsidRDefault="00AB0261" w:rsidP="00DA091E">
      <w:r>
        <w:continuationSeparator/>
      </w:r>
    </w:p>
  </w:footnote>
  <w:footnote w:id="1">
    <w:p w14:paraId="0AC84B8F" w14:textId="450C09FA" w:rsidR="00B15596" w:rsidRDefault="00B15596">
      <w:pPr>
        <w:pStyle w:val="Tekstprzypisudolnego"/>
      </w:pPr>
      <w:r>
        <w:rPr>
          <w:rStyle w:val="Odwoanieprzypisudolnego"/>
        </w:rPr>
        <w:footnoteRef/>
      </w:r>
      <w:r>
        <w:t xml:space="preserve"> Należy uzupełnić w przypadku, </w:t>
      </w:r>
      <w:r w:rsidR="0081464C">
        <w:t>gdy podmiot udostępnia Wykonawcy wykształcenie, kwalifikacje zawodowe lub doświadczenie.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50D52" w14:textId="210136DD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CC676B">
      <w:rPr>
        <w:rFonts w:ascii="Arial" w:hAnsi="Arial" w:cs="Arial"/>
        <w:b/>
        <w:i/>
        <w:color w:val="auto"/>
        <w:sz w:val="18"/>
        <w:szCs w:val="16"/>
      </w:rPr>
      <w:t xml:space="preserve">Załącznik nr </w:t>
    </w:r>
    <w:r w:rsidR="00CC676B" w:rsidRPr="00CC676B">
      <w:rPr>
        <w:rFonts w:ascii="Arial" w:hAnsi="Arial" w:cs="Arial"/>
        <w:b/>
        <w:i/>
        <w:color w:val="auto"/>
        <w:sz w:val="18"/>
        <w:szCs w:val="16"/>
      </w:rPr>
      <w:t>7</w:t>
    </w:r>
    <w:r w:rsidR="00671F1C" w:rsidRPr="00CC676B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CC676B">
      <w:rPr>
        <w:rFonts w:ascii="Arial" w:hAnsi="Arial" w:cs="Arial"/>
        <w:b/>
        <w:i/>
        <w:color w:val="auto"/>
        <w:sz w:val="18"/>
        <w:szCs w:val="16"/>
      </w:rPr>
      <w:t>do SWZ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trzeciego do udostępnienia zasobów</w:t>
    </w:r>
  </w:p>
  <w:p w14:paraId="15450D53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50D57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15450D58" w14:textId="77777777" w:rsidR="004719C9" w:rsidRPr="004719C9" w:rsidRDefault="004719C9" w:rsidP="004719C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7A7F80" w14:textId="77777777" w:rsidR="00F527B0" w:rsidRDefault="00F527B0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335F61" w14:textId="77777777" w:rsidR="00F527B0" w:rsidRDefault="00F527B0">
    <w:pPr>
      <w:pStyle w:val="Nagwek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97D44B" w14:textId="77777777" w:rsidR="00F527B0" w:rsidRDefault="00F527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4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1713197">
    <w:abstractNumId w:val="21"/>
  </w:num>
  <w:num w:numId="2" w16cid:durableId="161900575">
    <w:abstractNumId w:val="7"/>
  </w:num>
  <w:num w:numId="3" w16cid:durableId="877201043">
    <w:abstractNumId w:val="9"/>
  </w:num>
  <w:num w:numId="4" w16cid:durableId="1412040305">
    <w:abstractNumId w:val="16"/>
  </w:num>
  <w:num w:numId="5" w16cid:durableId="40860237">
    <w:abstractNumId w:val="18"/>
  </w:num>
  <w:num w:numId="6" w16cid:durableId="1584875341">
    <w:abstractNumId w:val="3"/>
  </w:num>
  <w:num w:numId="7" w16cid:durableId="1401094553">
    <w:abstractNumId w:val="14"/>
  </w:num>
  <w:num w:numId="8" w16cid:durableId="50886390">
    <w:abstractNumId w:val="4"/>
  </w:num>
  <w:num w:numId="9" w16cid:durableId="701125689">
    <w:abstractNumId w:val="2"/>
  </w:num>
  <w:num w:numId="10" w16cid:durableId="741215108">
    <w:abstractNumId w:val="0"/>
  </w:num>
  <w:num w:numId="11" w16cid:durableId="212811512">
    <w:abstractNumId w:val="15"/>
  </w:num>
  <w:num w:numId="12" w16cid:durableId="1137601437">
    <w:abstractNumId w:val="1"/>
  </w:num>
  <w:num w:numId="13" w16cid:durableId="1118454375">
    <w:abstractNumId w:val="23"/>
  </w:num>
  <w:num w:numId="14" w16cid:durableId="902642479">
    <w:abstractNumId w:val="22"/>
  </w:num>
  <w:num w:numId="15" w16cid:durableId="1448309023">
    <w:abstractNumId w:val="19"/>
  </w:num>
  <w:num w:numId="16" w16cid:durableId="886838563">
    <w:abstractNumId w:val="10"/>
  </w:num>
  <w:num w:numId="17" w16cid:durableId="1995841496">
    <w:abstractNumId w:val="11"/>
  </w:num>
  <w:num w:numId="18" w16cid:durableId="897088426">
    <w:abstractNumId w:val="13"/>
  </w:num>
  <w:num w:numId="19" w16cid:durableId="1513031382">
    <w:abstractNumId w:val="5"/>
  </w:num>
  <w:num w:numId="20" w16cid:durableId="768355660">
    <w:abstractNumId w:val="6"/>
  </w:num>
  <w:num w:numId="21" w16cid:durableId="991102172">
    <w:abstractNumId w:val="12"/>
  </w:num>
  <w:num w:numId="22" w16cid:durableId="402871328">
    <w:abstractNumId w:val="24"/>
  </w:num>
  <w:num w:numId="23" w16cid:durableId="1982227298">
    <w:abstractNumId w:val="8"/>
  </w:num>
  <w:num w:numId="24" w16cid:durableId="130246809">
    <w:abstractNumId w:val="17"/>
  </w:num>
  <w:num w:numId="25" w16cid:durableId="1784181380">
    <w:abstractNumId w:val="2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Tkaczyk Anna">
    <w15:presenceInfo w15:providerId="AD" w15:userId="S-1-5-21-114579573-3725427031-314597805-28042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097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37D4A"/>
    <w:rsid w:val="000578E9"/>
    <w:rsid w:val="00066AEA"/>
    <w:rsid w:val="00081068"/>
    <w:rsid w:val="000A3EBB"/>
    <w:rsid w:val="000A56B9"/>
    <w:rsid w:val="000B274C"/>
    <w:rsid w:val="000B6BCF"/>
    <w:rsid w:val="000D1B9D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E38A8"/>
    <w:rsid w:val="001E3E00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17F2"/>
    <w:rsid w:val="002B525C"/>
    <w:rsid w:val="002C39E0"/>
    <w:rsid w:val="002D6AE6"/>
    <w:rsid w:val="00315874"/>
    <w:rsid w:val="003233E2"/>
    <w:rsid w:val="00332EDF"/>
    <w:rsid w:val="00345A6C"/>
    <w:rsid w:val="00350631"/>
    <w:rsid w:val="00377BF7"/>
    <w:rsid w:val="003832FD"/>
    <w:rsid w:val="00385579"/>
    <w:rsid w:val="003A12FB"/>
    <w:rsid w:val="003B0BE9"/>
    <w:rsid w:val="003B22C4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A3D3F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4E04"/>
    <w:rsid w:val="00636F07"/>
    <w:rsid w:val="00656735"/>
    <w:rsid w:val="00671F1C"/>
    <w:rsid w:val="00672C71"/>
    <w:rsid w:val="006801E6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141AE"/>
    <w:rsid w:val="00722705"/>
    <w:rsid w:val="00731C7E"/>
    <w:rsid w:val="0073766D"/>
    <w:rsid w:val="007533E8"/>
    <w:rsid w:val="00753F24"/>
    <w:rsid w:val="007636B2"/>
    <w:rsid w:val="00786585"/>
    <w:rsid w:val="007947F3"/>
    <w:rsid w:val="00796BB3"/>
    <w:rsid w:val="007A08C0"/>
    <w:rsid w:val="007A3A31"/>
    <w:rsid w:val="007B0B65"/>
    <w:rsid w:val="007B16A3"/>
    <w:rsid w:val="007C4321"/>
    <w:rsid w:val="007F17B1"/>
    <w:rsid w:val="007F4087"/>
    <w:rsid w:val="00801E92"/>
    <w:rsid w:val="0081464C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159D"/>
    <w:rsid w:val="009E27C7"/>
    <w:rsid w:val="00A075AD"/>
    <w:rsid w:val="00A279B9"/>
    <w:rsid w:val="00A372B8"/>
    <w:rsid w:val="00A9354D"/>
    <w:rsid w:val="00AA3E64"/>
    <w:rsid w:val="00AB0261"/>
    <w:rsid w:val="00AC45D7"/>
    <w:rsid w:val="00AD6757"/>
    <w:rsid w:val="00AE51D5"/>
    <w:rsid w:val="00B06956"/>
    <w:rsid w:val="00B11A06"/>
    <w:rsid w:val="00B12E6F"/>
    <w:rsid w:val="00B13C08"/>
    <w:rsid w:val="00B15596"/>
    <w:rsid w:val="00B17A7D"/>
    <w:rsid w:val="00B27FA4"/>
    <w:rsid w:val="00B33DFF"/>
    <w:rsid w:val="00B35B55"/>
    <w:rsid w:val="00B44775"/>
    <w:rsid w:val="00B50A25"/>
    <w:rsid w:val="00BA5AC9"/>
    <w:rsid w:val="00BB37B4"/>
    <w:rsid w:val="00BC7E25"/>
    <w:rsid w:val="00BD0B68"/>
    <w:rsid w:val="00BE6804"/>
    <w:rsid w:val="00BF4223"/>
    <w:rsid w:val="00BF5BB7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C676B"/>
    <w:rsid w:val="00CD732F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DF5893"/>
    <w:rsid w:val="00E1442B"/>
    <w:rsid w:val="00E24202"/>
    <w:rsid w:val="00E26181"/>
    <w:rsid w:val="00E26F9E"/>
    <w:rsid w:val="00E30B46"/>
    <w:rsid w:val="00E31E7F"/>
    <w:rsid w:val="00E31ED1"/>
    <w:rsid w:val="00E6478D"/>
    <w:rsid w:val="00E673CB"/>
    <w:rsid w:val="00E76A99"/>
    <w:rsid w:val="00E86059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527B0"/>
    <w:rsid w:val="00F62CF8"/>
    <w:rsid w:val="00F81059"/>
    <w:rsid w:val="00F85A18"/>
    <w:rsid w:val="00F86986"/>
    <w:rsid w:val="00F97ADB"/>
    <w:rsid w:val="00FA447E"/>
    <w:rsid w:val="00FA5C50"/>
    <w:rsid w:val="00FA5DDD"/>
    <w:rsid w:val="00FD16AE"/>
    <w:rsid w:val="00FD244F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5450D1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microsoft.com/office/2011/relationships/people" Target="people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DEE97538E6EC4495BED3B9C3E32BFA" ma:contentTypeVersion="0" ma:contentTypeDescription="Utwórz nowy dokument." ma:contentTypeScope="" ma:versionID="e09c9d8478e131b6ee1aeb596a1049a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fbac63fe86e21d418aaa5efb56164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BACB09-8F4C-45A4-9F78-3733FBA841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27619AE-A3BF-451F-AF59-20980ED9D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5 Wzór zobowiązania podmiotu trzeciego</vt:lpstr>
    </vt:vector>
  </TitlesOfParts>
  <Company>Siusiunia</Company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5 Wzór zobowiązania podmiotu trzeciego</dc:title>
  <dc:subject/>
  <dc:creator>Biuro Logistyki Wydział ds zamówień korporacyjnych</dc:creator>
  <cp:keywords/>
  <cp:lastModifiedBy>Pytlewska Joanna</cp:lastModifiedBy>
  <cp:revision>2</cp:revision>
  <cp:lastPrinted>2022-11-08T12:50:00Z</cp:lastPrinted>
  <dcterms:created xsi:type="dcterms:W3CDTF">2025-11-19T07:15:00Z</dcterms:created>
  <dcterms:modified xsi:type="dcterms:W3CDTF">2025-11-19T07:15:00Z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0x0101007EDEE97538E6EC4495BED3B9C3E32BFA</vt:lpwstr>
  </property>
  <property fmtid="{D5CDD505-2E9C-101B-9397-08002B2CF9AE}" pid="3" name="IsMyDocuments">
    <vt:bool>true</vt:bool>
  </property>
</Properties>
</file>